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2ADFD" w14:textId="0E82DDDB" w:rsidR="008546F3" w:rsidRPr="003F1BA4" w:rsidRDefault="008546F3" w:rsidP="008546F3">
      <w:pPr>
        <w:rPr>
          <w:ins w:id="0" w:author="Author"/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  <w:ins w:id="2" w:author="Author">
        <w:r w:rsidRPr="003F1BA4">
          <w:rPr>
            <w:rFonts w:ascii="Times New Roman" w:hAnsi="Times New Roman" w:cs="Times New Roman"/>
            <w:b/>
            <w:sz w:val="20"/>
            <w:szCs w:val="20"/>
          </w:rPr>
          <w:t>Annex II</w:t>
        </w:r>
        <w:r w:rsidR="00B23394">
          <w:rPr>
            <w:rFonts w:ascii="Times New Roman" w:hAnsi="Times New Roman" w:cs="Times New Roman"/>
            <w:b/>
            <w:sz w:val="20"/>
            <w:szCs w:val="20"/>
          </w:rPr>
          <w:t>I</w:t>
        </w:r>
      </w:ins>
    </w:p>
    <w:p w14:paraId="2AA76B1B" w14:textId="3F86B39F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ins w:id="3" w:author="Author">
        <w:r w:rsidR="008546F3">
          <w:rPr>
            <w:rFonts w:ascii="Times New Roman" w:hAnsi="Times New Roman" w:cs="Times New Roman"/>
            <w:b/>
            <w:sz w:val="20"/>
            <w:szCs w:val="20"/>
          </w:rPr>
          <w:t>.</w:t>
        </w:r>
      </w:ins>
      <w:r w:rsidRPr="00892B90">
        <w:rPr>
          <w:rFonts w:ascii="Times New Roman" w:hAnsi="Times New Roman" w:cs="Times New Roman"/>
          <w:b/>
          <w:sz w:val="20"/>
          <w:szCs w:val="20"/>
        </w:rPr>
        <w:t xml:space="preserve">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r>
        <w:rPr>
          <w:rFonts w:ascii="Times New Roman" w:hAnsi="Times New Roman" w:cs="Times New Roman"/>
          <w:b/>
          <w:sz w:val="20"/>
          <w:szCs w:val="20"/>
        </w:rPr>
        <w:t xml:space="preserve"> (OF-B1)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B330BC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330BC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5D054B76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B330BC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7E5DA012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AC299E">
        <w:rPr>
          <w:rFonts w:ascii="Times New Roman" w:hAnsi="Times New Roman" w:cs="Times New Roman"/>
          <w:sz w:val="20"/>
          <w:szCs w:val="20"/>
        </w:rPr>
        <w:t>groups</w:t>
      </w:r>
      <w:ins w:id="4" w:author="Author">
        <w:r w:rsidR="00E278DB" w:rsidRPr="00E278DB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E278DB" w:rsidRPr="00272A52">
          <w:rPr>
            <w:rFonts w:ascii="Times New Roman" w:hAnsi="Times New Roman" w:cs="Times New Roman"/>
            <w:sz w:val="20"/>
            <w:szCs w:val="20"/>
          </w:rPr>
          <w:t>when method is 1 used, either exclusively or in combination with method 2</w:t>
        </w:r>
      </w:ins>
      <w:r w:rsidRPr="00892B9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A5768EB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18A93" w14:textId="77777777" w:rsidR="006132FB" w:rsidRPr="006132FB" w:rsidRDefault="006132FB" w:rsidP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  <w:p w14:paraId="358B84C9" w14:textId="77777777" w:rsidR="006132FB" w:rsidRPr="00B330BC" w:rsidRDefault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66CE0A16" w14:textId="613796BE" w:rsidR="00BA2B5C" w:rsidRPr="00B330BC" w:rsidRDefault="00C736BD" w:rsidP="00B33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0965C9A2" w14:textId="77777777" w:rsidR="0084146F" w:rsidRPr="00B330BC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(A60)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72CBA17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  <w:p w14:paraId="08FF0FA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A03C2ED" w14:textId="77777777" w:rsidTr="00B330BC">
        <w:tc>
          <w:tcPr>
            <w:tcW w:w="1560" w:type="dxa"/>
          </w:tcPr>
          <w:p w14:paraId="18EC8309" w14:textId="2A3BAA5E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446BBFFE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(B60)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B330BC">
        <w:tc>
          <w:tcPr>
            <w:tcW w:w="1560" w:type="dxa"/>
          </w:tcPr>
          <w:p w14:paraId="073A2C58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  <w:p w14:paraId="5DC3D08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3E3D3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(C60)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</w:p>
        </w:tc>
      </w:tr>
      <w:tr w:rsidR="00C917B4" w:rsidRPr="006132FB" w14:paraId="4278F782" w14:textId="77777777" w:rsidTr="00B330BC">
        <w:tc>
          <w:tcPr>
            <w:tcW w:w="1560" w:type="dxa"/>
          </w:tcPr>
          <w:p w14:paraId="3A991BA4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C6441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DD95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(D60)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71CF49B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B330BC">
        <w:tc>
          <w:tcPr>
            <w:tcW w:w="1560" w:type="dxa"/>
          </w:tcPr>
          <w:p w14:paraId="08EF82CD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6779B4E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(A61)</w:t>
            </w:r>
          </w:p>
          <w:p w14:paraId="431F131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B330BC">
        <w:tc>
          <w:tcPr>
            <w:tcW w:w="1560" w:type="dxa"/>
          </w:tcPr>
          <w:p w14:paraId="20FECBDF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  <w:p w14:paraId="69DFDFF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(B61)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B330BC">
        <w:tc>
          <w:tcPr>
            <w:tcW w:w="1560" w:type="dxa"/>
          </w:tcPr>
          <w:p w14:paraId="65686DA3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  <w:p w14:paraId="7242FE8C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C362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(C61)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B330BC">
        <w:tc>
          <w:tcPr>
            <w:tcW w:w="1560" w:type="dxa"/>
          </w:tcPr>
          <w:p w14:paraId="6E4A9FD8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FE30F2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(D61)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1D66B58D" w:rsidR="00EC199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B330BC">
        <w:tc>
          <w:tcPr>
            <w:tcW w:w="1560" w:type="dxa"/>
          </w:tcPr>
          <w:p w14:paraId="24D90C62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35BCC36D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(A62)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B330BC">
        <w:tc>
          <w:tcPr>
            <w:tcW w:w="1560" w:type="dxa"/>
          </w:tcPr>
          <w:p w14:paraId="142EB31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E997A2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(B62)</w:t>
            </w:r>
          </w:p>
          <w:p w14:paraId="40F03396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B330BC">
        <w:tc>
          <w:tcPr>
            <w:tcW w:w="1560" w:type="dxa"/>
          </w:tcPr>
          <w:p w14:paraId="0007AE86" w14:textId="33C29BC0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1BF0DBE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(C62)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B330BC">
        <w:tc>
          <w:tcPr>
            <w:tcW w:w="1560" w:type="dxa"/>
          </w:tcPr>
          <w:p w14:paraId="105FC13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846B3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(D62)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7F0370A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B330BC">
        <w:tc>
          <w:tcPr>
            <w:tcW w:w="1560" w:type="dxa"/>
          </w:tcPr>
          <w:p w14:paraId="017B6C68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6FA7FE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(A63)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63711E87" w:rsidR="00557D8E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</w:t>
            </w:r>
            <w:r w:rsidR="0042526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B330BC">
        <w:tc>
          <w:tcPr>
            <w:tcW w:w="1560" w:type="dxa"/>
          </w:tcPr>
          <w:p w14:paraId="18EF8F67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95D1FB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(B63)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B330BC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97BC2DA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2BEEEFF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324BEB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  <w:p w14:paraId="55BC244A" w14:textId="77777777" w:rsidR="00557D8E" w:rsidRPr="00B330BC" w:rsidRDefault="00557D8E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5D51F420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C0F5741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C77323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  <w:p w14:paraId="10D872F6" w14:textId="77777777" w:rsidR="00B85472" w:rsidRPr="00B330BC" w:rsidRDefault="00B85472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4E373AB8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739AA1A5" w:rsidR="006132FB" w:rsidRPr="00B330BC" w:rsidRDefault="006132FB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10C4EB7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0034A81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(A64)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0521147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B330BC">
        <w:tc>
          <w:tcPr>
            <w:tcW w:w="1560" w:type="dxa"/>
          </w:tcPr>
          <w:p w14:paraId="5E1F583C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7388EB82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(B64)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27CDAC7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B330BC">
        <w:tc>
          <w:tcPr>
            <w:tcW w:w="1560" w:type="dxa"/>
          </w:tcPr>
          <w:p w14:paraId="0A7BBC83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47FBA75C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(C64)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70CCF18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B330BC">
        <w:tc>
          <w:tcPr>
            <w:tcW w:w="1560" w:type="dxa"/>
          </w:tcPr>
          <w:p w14:paraId="11F74F93" w14:textId="015AB27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481F5" w14:textId="77777777" w:rsidR="0084146F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EA7FC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(D64)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154E04B5" w:rsidR="00B85472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B330BC">
        <w:tc>
          <w:tcPr>
            <w:tcW w:w="1560" w:type="dxa"/>
          </w:tcPr>
          <w:p w14:paraId="66FAA2F2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84A1CC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(A65)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0C76A0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B330BC">
        <w:tc>
          <w:tcPr>
            <w:tcW w:w="1560" w:type="dxa"/>
          </w:tcPr>
          <w:p w14:paraId="674B2A76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  <w:p w14:paraId="49A8D66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(B65)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5D56636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B330BC">
        <w:tc>
          <w:tcPr>
            <w:tcW w:w="1560" w:type="dxa"/>
          </w:tcPr>
          <w:p w14:paraId="4C19B9DE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11FC4C39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(C65)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3B686A9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B330BC">
        <w:tc>
          <w:tcPr>
            <w:tcW w:w="1560" w:type="dxa"/>
          </w:tcPr>
          <w:p w14:paraId="5E7BB1CD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A60F07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(D65)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6F9878E9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B330BC">
        <w:tc>
          <w:tcPr>
            <w:tcW w:w="1560" w:type="dxa"/>
          </w:tcPr>
          <w:p w14:paraId="0F4C4572" w14:textId="77777777" w:rsidR="00BA2B5C" w:rsidRPr="00B330BC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C10DEA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(A66)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63C6B68E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B330BC">
        <w:trPr>
          <w:trHeight w:val="64"/>
        </w:trPr>
        <w:tc>
          <w:tcPr>
            <w:tcW w:w="1560" w:type="dxa"/>
          </w:tcPr>
          <w:p w14:paraId="5C969146" w14:textId="5E477932" w:rsidR="00BA2B5C" w:rsidRPr="00B330BC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1750215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(B66)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620255A0" w14:textId="77016C0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  <w:p w14:paraId="38B40F1E" w14:textId="77777777" w:rsidR="00C917B4" w:rsidRPr="00B330BC" w:rsidRDefault="00C91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D959C28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6A70AFC" w14:textId="77777777" w:rsidR="00BA2B5C" w:rsidRPr="00B330BC" w:rsidRDefault="00311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15D1D71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7DFE17C5" w:rsidR="00C917B4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This is the reduction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1289C0F3" w14:textId="77777777" w:rsidR="00BA2B5C" w:rsidRPr="00B330BC" w:rsidRDefault="00000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</w:t>
            </w:r>
            <w:r w:rsidR="00B31BE4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9678D91" w14:textId="7382B202" w:rsidR="00BA2B5C" w:rsidRPr="00B330BC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7047BFB8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56EAEE7D" w:rsidR="006132FB" w:rsidRPr="00B330BC" w:rsidRDefault="006132FB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Initial fund members' contributions or the equivalent basic own fund item for mutual and mutual  type undertakings 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51EDEF6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C5C68E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(A70)</w:t>
            </w:r>
          </w:p>
          <w:p w14:paraId="4030F7D3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2DA5ACBC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</w:t>
            </w:r>
            <w:ins w:id="5" w:author="Author">
              <w:r w:rsidR="008546F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fund item for mutual and mutual  type undertakings --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B330BC">
        <w:tc>
          <w:tcPr>
            <w:tcW w:w="1560" w:type="dxa"/>
          </w:tcPr>
          <w:p w14:paraId="0E278D6D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E694DE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(B70)</w:t>
            </w:r>
          </w:p>
          <w:p w14:paraId="48DED024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E3CF85" w14:textId="4483C0B2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B330BC">
        <w:tc>
          <w:tcPr>
            <w:tcW w:w="1560" w:type="dxa"/>
          </w:tcPr>
          <w:p w14:paraId="3C232FD1" w14:textId="276941D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CEE2E6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(C70)</w:t>
            </w:r>
          </w:p>
        </w:tc>
        <w:tc>
          <w:tcPr>
            <w:tcW w:w="3402" w:type="dxa"/>
            <w:shd w:val="clear" w:color="auto" w:fill="auto"/>
          </w:tcPr>
          <w:p w14:paraId="48781311" w14:textId="4EF6DFC3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B330BC">
        <w:tc>
          <w:tcPr>
            <w:tcW w:w="1560" w:type="dxa"/>
          </w:tcPr>
          <w:p w14:paraId="322706EE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41A79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(D70)</w:t>
            </w:r>
          </w:p>
          <w:p w14:paraId="57C6F823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2A3DF8" w14:textId="45C242B4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3E85ABAE" w14:textId="2C878523" w:rsidR="00BF58C4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2917F8DF" w14:textId="77777777" w:rsidR="004C2949" w:rsidRPr="00B330BC" w:rsidRDefault="004C2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815823" w14:textId="77777777" w:rsidTr="00B330BC">
        <w:tc>
          <w:tcPr>
            <w:tcW w:w="1560" w:type="dxa"/>
          </w:tcPr>
          <w:p w14:paraId="2B766BF3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91801D8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(A71)</w:t>
            </w:r>
          </w:p>
          <w:p w14:paraId="290BC0FE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F79E20" w14:textId="45563441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B330BC">
        <w:tc>
          <w:tcPr>
            <w:tcW w:w="1560" w:type="dxa"/>
          </w:tcPr>
          <w:p w14:paraId="7A5DECD2" w14:textId="2E489D62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0531C5E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(B71)</w:t>
            </w:r>
          </w:p>
        </w:tc>
        <w:tc>
          <w:tcPr>
            <w:tcW w:w="3402" w:type="dxa"/>
            <w:shd w:val="clear" w:color="auto" w:fill="auto"/>
          </w:tcPr>
          <w:p w14:paraId="0F74012B" w14:textId="1D5E6D62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B330BC">
        <w:tc>
          <w:tcPr>
            <w:tcW w:w="1560" w:type="dxa"/>
          </w:tcPr>
          <w:p w14:paraId="7FD34DA6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56C713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(C71)</w:t>
            </w:r>
          </w:p>
          <w:p w14:paraId="642001C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F16CB6" w14:textId="46DFDD10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B330BC">
        <w:tc>
          <w:tcPr>
            <w:tcW w:w="1560" w:type="dxa"/>
          </w:tcPr>
          <w:p w14:paraId="080782DB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333B825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(D71)</w:t>
            </w:r>
          </w:p>
          <w:p w14:paraId="122C19D8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0E82200" w14:textId="44D60849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246D2C2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31007B38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048FF6E" w14:textId="77777777" w:rsidTr="00B330BC">
        <w:tc>
          <w:tcPr>
            <w:tcW w:w="1560" w:type="dxa"/>
          </w:tcPr>
          <w:p w14:paraId="3116341D" w14:textId="77777777" w:rsidR="00BA2B5C" w:rsidRPr="00B330BC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BDA1134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(A72)</w:t>
            </w:r>
          </w:p>
          <w:p w14:paraId="37D2DB79" w14:textId="77777777" w:rsidR="00BA2B5C" w:rsidRPr="00B330BC" w:rsidRDefault="00BA2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A73CB" w14:textId="77161A1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4EA0490A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299B2CC8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1BB3E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B330BC">
        <w:tc>
          <w:tcPr>
            <w:tcW w:w="1560" w:type="dxa"/>
          </w:tcPr>
          <w:p w14:paraId="3316EE8F" w14:textId="1B4382DF" w:rsidR="00BA2B5C" w:rsidRPr="00B330BC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  <w:p w14:paraId="11CAA058" w14:textId="77777777" w:rsidR="006753E1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(B72)</w:t>
            </w:r>
          </w:p>
        </w:tc>
        <w:tc>
          <w:tcPr>
            <w:tcW w:w="3402" w:type="dxa"/>
            <w:shd w:val="clear" w:color="auto" w:fill="auto"/>
          </w:tcPr>
          <w:p w14:paraId="257612E2" w14:textId="08005BA3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B330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3DBF2372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  <w:p w14:paraId="5DBD4AC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D1BF91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394BC9EB" w14:textId="77777777" w:rsidR="00BA2B5C" w:rsidRPr="00B330BC" w:rsidRDefault="00FD14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B8E097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(C72)</w:t>
            </w:r>
          </w:p>
          <w:p w14:paraId="030E3D47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4FDD4FA9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97F436D" w14:textId="29CA90C9" w:rsidR="00973938" w:rsidRPr="0096771D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 members' contributions or the equivalent basic own - fund item for mutual and mutual type undertakings over the reporting period.</w:t>
            </w:r>
          </w:p>
          <w:p w14:paraId="228E0329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31F6740" w14:textId="77777777" w:rsidR="00BA2B5C" w:rsidRPr="00B330BC" w:rsidRDefault="00122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6C8DAE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(D72)</w:t>
            </w:r>
          </w:p>
          <w:p w14:paraId="2282321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4E6114DA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32408429" w:rsidR="00383F98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3A43A6F3" w:rsidR="00973938" w:rsidRPr="00B330BC" w:rsidRDefault="00973938" w:rsidP="00B330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124235BF" w14:textId="562AA109" w:rsidR="00BA2B5C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B330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1149DD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(A511)</w:t>
            </w:r>
          </w:p>
          <w:p w14:paraId="5EF7A5C1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3C70BD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 accounts brought forward from the previous reporting period.</w:t>
            </w:r>
          </w:p>
        </w:tc>
      </w:tr>
      <w:tr w:rsidR="00C917B4" w:rsidRPr="006132FB" w14:paraId="0F3B95B2" w14:textId="77777777" w:rsidTr="00B330BC">
        <w:tc>
          <w:tcPr>
            <w:tcW w:w="1560" w:type="dxa"/>
          </w:tcPr>
          <w:p w14:paraId="6E91DD71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6CE9382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(B511)</w:t>
            </w:r>
          </w:p>
          <w:p w14:paraId="4A1D0790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B80AD5" w14:textId="2FD39ABE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B330BC">
        <w:tc>
          <w:tcPr>
            <w:tcW w:w="1560" w:type="dxa"/>
          </w:tcPr>
          <w:p w14:paraId="6E6ED37D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CB459EC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(C511)</w:t>
            </w:r>
          </w:p>
          <w:p w14:paraId="1DEA81C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B330BC">
        <w:tc>
          <w:tcPr>
            <w:tcW w:w="1560" w:type="dxa"/>
          </w:tcPr>
          <w:p w14:paraId="74206A9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1AA51C5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(D511)</w:t>
            </w:r>
          </w:p>
          <w:p w14:paraId="4B3DCD9D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6B8BA5B6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B330BC">
        <w:tc>
          <w:tcPr>
            <w:tcW w:w="1560" w:type="dxa"/>
          </w:tcPr>
          <w:p w14:paraId="3EBBAAB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408FFB0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(E511)</w:t>
            </w:r>
          </w:p>
          <w:p w14:paraId="6E9E1441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B330BC">
        <w:tc>
          <w:tcPr>
            <w:tcW w:w="1560" w:type="dxa"/>
          </w:tcPr>
          <w:p w14:paraId="6EF653DE" w14:textId="260530B5" w:rsidR="00BA2B5C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AFC4D8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(F511)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03F25C64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B330BC">
        <w:tc>
          <w:tcPr>
            <w:tcW w:w="1560" w:type="dxa"/>
          </w:tcPr>
          <w:p w14:paraId="23D42484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C8990E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(A512)</w:t>
            </w:r>
          </w:p>
          <w:p w14:paraId="6489BE0B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B330BC">
        <w:tc>
          <w:tcPr>
            <w:tcW w:w="1560" w:type="dxa"/>
          </w:tcPr>
          <w:p w14:paraId="03934CF4" w14:textId="1D690A5C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6" w:author="Author">
              <w:r w:rsidRPr="00B330BC" w:rsidDel="008546F3">
                <w:rPr>
                  <w:rFonts w:ascii="Times New Roman" w:hAnsi="Times New Roman" w:cs="Times New Roman"/>
                  <w:sz w:val="20"/>
                  <w:szCs w:val="20"/>
                </w:rPr>
                <w:delText>R0220</w:delText>
              </w:r>
            </w:del>
            <w:ins w:id="7" w:author="Author">
              <w:r w:rsidR="008546F3" w:rsidRPr="00B330BC">
                <w:rPr>
                  <w:rFonts w:ascii="Times New Roman" w:hAnsi="Times New Roman" w:cs="Times New Roman"/>
                  <w:sz w:val="20"/>
                  <w:szCs w:val="20"/>
                </w:rPr>
                <w:t>R0</w:t>
              </w:r>
              <w:r w:rsidR="008546F3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8546F3" w:rsidRPr="00B330BC">
                <w:rPr>
                  <w:rFonts w:ascii="Times New Roman" w:hAnsi="Times New Roman" w:cs="Times New Roman"/>
                  <w:sz w:val="20"/>
                  <w:szCs w:val="20"/>
                </w:rPr>
                <w:t>20</w:t>
              </w:r>
            </w:ins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44FBCFC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(B512)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58797E4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47EDBFF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5EF6E64" w14:textId="77777777" w:rsidTr="00B330BC">
        <w:tc>
          <w:tcPr>
            <w:tcW w:w="1560" w:type="dxa"/>
          </w:tcPr>
          <w:p w14:paraId="166EA982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E6990B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(C512)</w:t>
            </w:r>
          </w:p>
          <w:p w14:paraId="22E1373D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6311360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2651A9E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B140E3B" w14:textId="77777777" w:rsidTr="00B330BC">
        <w:tc>
          <w:tcPr>
            <w:tcW w:w="1560" w:type="dxa"/>
          </w:tcPr>
          <w:p w14:paraId="30BAD24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A20A0B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(D512)</w:t>
            </w:r>
          </w:p>
          <w:p w14:paraId="20C2608D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670EEC1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B330BC">
        <w:tc>
          <w:tcPr>
            <w:tcW w:w="1560" w:type="dxa"/>
          </w:tcPr>
          <w:p w14:paraId="4D4DDA5C" w14:textId="77777777" w:rsidR="00101C96" w:rsidRPr="00B330BC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3EBEDD0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(E512)</w:t>
            </w:r>
          </w:p>
          <w:p w14:paraId="3B332F90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B330BC">
        <w:tc>
          <w:tcPr>
            <w:tcW w:w="1560" w:type="dxa"/>
          </w:tcPr>
          <w:p w14:paraId="09F95BDB" w14:textId="77777777" w:rsidR="00101C96" w:rsidRPr="00B330BC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E4598F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(F512)</w:t>
            </w:r>
          </w:p>
          <w:p w14:paraId="0F0AA669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62BA0739" w:rsidR="009F4CC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B330BC">
        <w:tc>
          <w:tcPr>
            <w:tcW w:w="1560" w:type="dxa"/>
          </w:tcPr>
          <w:p w14:paraId="2AB6E9BC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63193D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(A513)</w:t>
            </w:r>
          </w:p>
          <w:p w14:paraId="7701379B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B330BC">
        <w:tc>
          <w:tcPr>
            <w:tcW w:w="1560" w:type="dxa"/>
          </w:tcPr>
          <w:p w14:paraId="2F4B5F09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899FE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(B513)</w:t>
            </w:r>
          </w:p>
          <w:p w14:paraId="2FC94820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500ADD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661B0E1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0DDF922" w14:textId="77777777" w:rsidTr="00B330BC">
        <w:tc>
          <w:tcPr>
            <w:tcW w:w="1560" w:type="dxa"/>
          </w:tcPr>
          <w:p w14:paraId="221B5647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0DC9B83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(C513)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6FF6721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5C840C6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C9E60CA" w14:textId="77777777" w:rsidTr="00B330BC">
        <w:tc>
          <w:tcPr>
            <w:tcW w:w="1560" w:type="dxa"/>
          </w:tcPr>
          <w:p w14:paraId="092B1DB7" w14:textId="79DB34BB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561FB93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(D513)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6982EE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B330BC">
        <w:tc>
          <w:tcPr>
            <w:tcW w:w="1560" w:type="dxa"/>
          </w:tcPr>
          <w:p w14:paraId="261179B1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77638D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(E513)</w:t>
            </w:r>
          </w:p>
          <w:p w14:paraId="5D6E88A2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B330BC">
        <w:tc>
          <w:tcPr>
            <w:tcW w:w="1560" w:type="dxa"/>
          </w:tcPr>
          <w:p w14:paraId="172E9208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0A4FAB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(F513)</w:t>
            </w:r>
          </w:p>
          <w:p w14:paraId="04335F6E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3733D82E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B330BC">
        <w:tc>
          <w:tcPr>
            <w:tcW w:w="1560" w:type="dxa"/>
          </w:tcPr>
          <w:p w14:paraId="75B7244C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DF8779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(A514)</w:t>
            </w:r>
          </w:p>
          <w:p w14:paraId="101098A0" w14:textId="77777777" w:rsidR="00EC4F39" w:rsidRPr="00B330BC" w:rsidRDefault="00EC4F3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BF183" w14:textId="7A94807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A9EECEA" w14:textId="1054D8DA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  <w:p w14:paraId="6DF3CFAF" w14:textId="77777777" w:rsidR="00896051" w:rsidRPr="00B330BC" w:rsidRDefault="00896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7D7A18C" w14:textId="77777777" w:rsidTr="00B330BC">
        <w:tc>
          <w:tcPr>
            <w:tcW w:w="1560" w:type="dxa"/>
          </w:tcPr>
          <w:p w14:paraId="4B11808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7C56F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(B514)</w:t>
            </w:r>
          </w:p>
          <w:p w14:paraId="32221E99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1FCA2A1" w14:textId="789ED454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126B32BD" w14:textId="5ABC2DC6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35862F7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A91B27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72781DF3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(C514)</w:t>
            </w:r>
          </w:p>
          <w:p w14:paraId="0521DF41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63EE77E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464E49B6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1B7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2805166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(D514)</w:t>
            </w:r>
          </w:p>
          <w:p w14:paraId="663A31A1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DBDAC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3196D25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3A1C89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7365BEFC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(E514)</w:t>
            </w:r>
          </w:p>
          <w:p w14:paraId="215CB645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1758DA11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42029E56" w:rsidR="00377B4C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53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F31A7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(F514)</w:t>
            </w:r>
          </w:p>
          <w:p w14:paraId="3E4C1C02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D8EA129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48983AB5" w:rsidR="00EC6B3F" w:rsidRPr="00B330BC" w:rsidRDefault="00EC6B3F" w:rsidP="00B33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B330BC" w:rsidRDefault="009739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110035" w:rsidR="00EA1FA7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60CE8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44E03F8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(A505)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C25B483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D8AC6DA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(B505)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C2E82" w14:textId="77777777" w:rsidR="00973938" w:rsidRPr="00D07A2A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  <w:p w14:paraId="0D7C0754" w14:textId="77777777" w:rsidR="00973938" w:rsidRPr="00B330BC" w:rsidRDefault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6832C173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E344EF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(A83)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B330BC">
        <w:tc>
          <w:tcPr>
            <w:tcW w:w="1560" w:type="dxa"/>
          </w:tcPr>
          <w:p w14:paraId="753DA3E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58C6140F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(B83)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B330BC">
        <w:tc>
          <w:tcPr>
            <w:tcW w:w="1560" w:type="dxa"/>
          </w:tcPr>
          <w:p w14:paraId="2543677C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E5CCE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(C83)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B330BC">
        <w:tc>
          <w:tcPr>
            <w:tcW w:w="1560" w:type="dxa"/>
          </w:tcPr>
          <w:p w14:paraId="0D58295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A36E4B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(E83)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66654573" w:rsidR="008B4FA1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B330BC">
        <w:tc>
          <w:tcPr>
            <w:tcW w:w="1560" w:type="dxa"/>
          </w:tcPr>
          <w:p w14:paraId="2DED73B6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97CCB1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(A84)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B330BC">
        <w:tc>
          <w:tcPr>
            <w:tcW w:w="1560" w:type="dxa"/>
          </w:tcPr>
          <w:p w14:paraId="5A8678A0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3CE6CB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(B84)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B330BC">
        <w:tc>
          <w:tcPr>
            <w:tcW w:w="1560" w:type="dxa"/>
          </w:tcPr>
          <w:p w14:paraId="6CD6C4E9" w14:textId="284845D5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64D02E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(C84)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B330BC">
        <w:tc>
          <w:tcPr>
            <w:tcW w:w="1560" w:type="dxa"/>
          </w:tcPr>
          <w:p w14:paraId="76291288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0B8E7A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(E84)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45A0386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B330BC">
        <w:tc>
          <w:tcPr>
            <w:tcW w:w="1560" w:type="dxa"/>
          </w:tcPr>
          <w:p w14:paraId="720EDDFB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F66D66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(A85)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B330BC">
        <w:tc>
          <w:tcPr>
            <w:tcW w:w="1560" w:type="dxa"/>
          </w:tcPr>
          <w:p w14:paraId="2B45F653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6079CD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(B85)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B330BC">
        <w:tc>
          <w:tcPr>
            <w:tcW w:w="1560" w:type="dxa"/>
          </w:tcPr>
          <w:p w14:paraId="0AF01219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36F2F90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(C85)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B330BC">
        <w:tc>
          <w:tcPr>
            <w:tcW w:w="1560" w:type="dxa"/>
          </w:tcPr>
          <w:p w14:paraId="5B3480CA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83DA66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(E85)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43C1096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B330BC">
        <w:tc>
          <w:tcPr>
            <w:tcW w:w="1560" w:type="dxa"/>
          </w:tcPr>
          <w:p w14:paraId="6E876C70" w14:textId="77777777" w:rsidR="00EC4F39" w:rsidRPr="00B330BC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C57FFA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(A86)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48F05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B330BC">
        <w:tc>
          <w:tcPr>
            <w:tcW w:w="1560" w:type="dxa"/>
          </w:tcPr>
          <w:p w14:paraId="36730EE4" w14:textId="77777777" w:rsidR="00EC4F39" w:rsidRPr="00B330BC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70F148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(B86)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59AB1F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112F66F1" w14:textId="77777777" w:rsidR="00EC4F39" w:rsidRPr="00B330BC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628CDF7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103F79C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4D2FAF85" w14:textId="77777777" w:rsidR="00EC4F39" w:rsidRPr="00B330BC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6D529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15B5F60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3AD98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  <w:p w14:paraId="0390D3D6" w14:textId="00AD38E1" w:rsidR="00786D0A" w:rsidRPr="00B330BC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EB7814F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0694821F" w14:textId="77777777" w:rsidR="00EC4F39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A5098A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(A88)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0E30490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B330BC">
        <w:tc>
          <w:tcPr>
            <w:tcW w:w="1560" w:type="dxa"/>
          </w:tcPr>
          <w:p w14:paraId="70E89C26" w14:textId="6D6F72A4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3F97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88338FA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(B88)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402CD935" w14:textId="678DE9E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  <w:p w14:paraId="13959CB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DF31B4" w14:textId="77777777" w:rsidTr="00B330BC">
        <w:tc>
          <w:tcPr>
            <w:tcW w:w="1560" w:type="dxa"/>
          </w:tcPr>
          <w:p w14:paraId="1C8A02F2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759FCEAF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(C88)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AE014D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B330BC">
        <w:tc>
          <w:tcPr>
            <w:tcW w:w="1560" w:type="dxa"/>
          </w:tcPr>
          <w:p w14:paraId="15ED1F35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D2EEC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(D88)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41C93E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B330BC">
        <w:tc>
          <w:tcPr>
            <w:tcW w:w="1560" w:type="dxa"/>
          </w:tcPr>
          <w:p w14:paraId="0B97C0AA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7C6E06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(A89)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5A49E29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B330BC">
        <w:tc>
          <w:tcPr>
            <w:tcW w:w="1560" w:type="dxa"/>
          </w:tcPr>
          <w:p w14:paraId="5536F48D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85098B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(B89)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721F17BA" w14:textId="198528B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  <w:p w14:paraId="2DDE35A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538EB08" w14:textId="77777777" w:rsidTr="00B330BC">
        <w:tc>
          <w:tcPr>
            <w:tcW w:w="1560" w:type="dxa"/>
          </w:tcPr>
          <w:p w14:paraId="20A22D92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8BB0F7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(C89)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75D617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B330BC">
        <w:tc>
          <w:tcPr>
            <w:tcW w:w="1560" w:type="dxa"/>
          </w:tcPr>
          <w:p w14:paraId="49832CD3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85B801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(D89)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381010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B330BC">
        <w:tc>
          <w:tcPr>
            <w:tcW w:w="1560" w:type="dxa"/>
          </w:tcPr>
          <w:p w14:paraId="1BE67A68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3F2B3C1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(A90)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1F9C52C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B330BC">
        <w:tc>
          <w:tcPr>
            <w:tcW w:w="1560" w:type="dxa"/>
          </w:tcPr>
          <w:p w14:paraId="25C1EFB8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C161B9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(B90)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2A27DE9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B330BC">
        <w:tc>
          <w:tcPr>
            <w:tcW w:w="1560" w:type="dxa"/>
          </w:tcPr>
          <w:p w14:paraId="4A96A5E3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1066D2D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(C90)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6462E97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B330BC">
        <w:tc>
          <w:tcPr>
            <w:tcW w:w="1560" w:type="dxa"/>
          </w:tcPr>
          <w:p w14:paraId="0C9170D2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A1EE33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(D90)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41F214FF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B330BC">
        <w:tc>
          <w:tcPr>
            <w:tcW w:w="1560" w:type="dxa"/>
          </w:tcPr>
          <w:p w14:paraId="73AC2CF4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2F45805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(A91)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5EC15E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B330BC">
        <w:tc>
          <w:tcPr>
            <w:tcW w:w="1560" w:type="dxa"/>
          </w:tcPr>
          <w:p w14:paraId="3DE194F7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21CB009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(B91)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206711B0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2F7560A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AC912E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24D176D9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10F9B882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57280AD3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4E79AC6A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DBF5C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  <w:p w14:paraId="6700DAE9" w14:textId="2CD83773" w:rsidR="00786D0A" w:rsidRPr="00B330BC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5B43A020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C62C53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(A96)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B330BC">
        <w:tc>
          <w:tcPr>
            <w:tcW w:w="1560" w:type="dxa"/>
          </w:tcPr>
          <w:p w14:paraId="327F5F74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5B7DC06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(B96)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B330BC">
        <w:tc>
          <w:tcPr>
            <w:tcW w:w="1560" w:type="dxa"/>
          </w:tcPr>
          <w:p w14:paraId="4CA449A1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55A986E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(C96)</w:t>
            </w:r>
          </w:p>
          <w:p w14:paraId="63A8DE20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B330BC">
        <w:tc>
          <w:tcPr>
            <w:tcW w:w="1560" w:type="dxa"/>
          </w:tcPr>
          <w:p w14:paraId="66A8870C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6A51C48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(D96)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B330BC">
        <w:tc>
          <w:tcPr>
            <w:tcW w:w="1560" w:type="dxa"/>
          </w:tcPr>
          <w:p w14:paraId="23DDA2D3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8BC503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(E96)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B330BC">
        <w:tc>
          <w:tcPr>
            <w:tcW w:w="1560" w:type="dxa"/>
          </w:tcPr>
          <w:p w14:paraId="1F64ED99" w14:textId="77777777" w:rsidR="00B25847" w:rsidRPr="00B330BC" w:rsidRDefault="00F22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DFBC7D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(F96)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74D142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B330BC">
        <w:tc>
          <w:tcPr>
            <w:tcW w:w="1560" w:type="dxa"/>
          </w:tcPr>
          <w:p w14:paraId="572A81B4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4BEC9B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(A97)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B330BC">
        <w:tc>
          <w:tcPr>
            <w:tcW w:w="1560" w:type="dxa"/>
          </w:tcPr>
          <w:p w14:paraId="7481C417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314C99E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(B97)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B330BC">
        <w:tc>
          <w:tcPr>
            <w:tcW w:w="1560" w:type="dxa"/>
          </w:tcPr>
          <w:p w14:paraId="1194AEF2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100827E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(C97)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B330BC">
        <w:tc>
          <w:tcPr>
            <w:tcW w:w="1560" w:type="dxa"/>
          </w:tcPr>
          <w:p w14:paraId="4F12566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D89EBBD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(D97)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B330BC">
        <w:tc>
          <w:tcPr>
            <w:tcW w:w="1560" w:type="dxa"/>
          </w:tcPr>
          <w:p w14:paraId="3217F26D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5BBC0D4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(E97)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B330BC">
        <w:tc>
          <w:tcPr>
            <w:tcW w:w="1560" w:type="dxa"/>
          </w:tcPr>
          <w:p w14:paraId="56976AD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9EAEB2A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(F97)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1E45DE29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B330BC">
        <w:tc>
          <w:tcPr>
            <w:tcW w:w="1560" w:type="dxa"/>
          </w:tcPr>
          <w:p w14:paraId="0D85375F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  <w:p w14:paraId="4AA9E076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(A98)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B330BC">
        <w:tc>
          <w:tcPr>
            <w:tcW w:w="1560" w:type="dxa"/>
          </w:tcPr>
          <w:p w14:paraId="3C6C6CC6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  <w:p w14:paraId="2695A99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(B98)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B330BC">
        <w:tc>
          <w:tcPr>
            <w:tcW w:w="1560" w:type="dxa"/>
          </w:tcPr>
          <w:p w14:paraId="702F797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  <w:p w14:paraId="6853FC7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(C98)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B330BC">
        <w:tc>
          <w:tcPr>
            <w:tcW w:w="1560" w:type="dxa"/>
          </w:tcPr>
          <w:p w14:paraId="100E2292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  <w:p w14:paraId="0951075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(D98)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B330BC">
        <w:tc>
          <w:tcPr>
            <w:tcW w:w="1560" w:type="dxa"/>
          </w:tcPr>
          <w:p w14:paraId="2A62373E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  <w:p w14:paraId="14EE064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(E98)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B330BC">
        <w:tc>
          <w:tcPr>
            <w:tcW w:w="1560" w:type="dxa"/>
          </w:tcPr>
          <w:p w14:paraId="4D3E9C51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  <w:p w14:paraId="75FF9E79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(F98)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14DED1F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B330BC">
        <w:tc>
          <w:tcPr>
            <w:tcW w:w="1560" w:type="dxa"/>
          </w:tcPr>
          <w:p w14:paraId="4E231A28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3AF4EA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(A99)</w:t>
            </w:r>
          </w:p>
          <w:p w14:paraId="6768C8CF" w14:textId="77777777" w:rsidR="00B25847" w:rsidRPr="00B330BC" w:rsidRDefault="00B25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63584453" w14:textId="3A853BFA" w:rsidR="00464D30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  <w:p w14:paraId="4C4218D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6B0A36" w14:textId="77777777" w:rsidTr="00B330BC">
        <w:tc>
          <w:tcPr>
            <w:tcW w:w="1560" w:type="dxa"/>
          </w:tcPr>
          <w:p w14:paraId="3EF7CA27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  <w:p w14:paraId="43130B2A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(B99)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6684D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B330BC">
        <w:tc>
          <w:tcPr>
            <w:tcW w:w="1560" w:type="dxa"/>
          </w:tcPr>
          <w:p w14:paraId="2DCC1DB1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  <w:p w14:paraId="0A9BC960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(C99)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0CC8CE6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B330BC">
        <w:tc>
          <w:tcPr>
            <w:tcW w:w="1560" w:type="dxa"/>
          </w:tcPr>
          <w:p w14:paraId="367629C9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  <w:p w14:paraId="6E2DE1AD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(D99)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785BB42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62E8DE7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  <w:p w14:paraId="5306B56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0424AE52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255460D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  <w:p w14:paraId="3C6D189F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5C8487D7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B330BC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662206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65340F1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(A504)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37FE03C1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ins w:id="8" w:author="Author">
              <w:r w:rsidR="00EE7175">
                <w:rPr>
                  <w:rFonts w:ascii="Times New Roman" w:hAnsi="Times New Roman" w:cs="Times New Roman"/>
                  <w:sz w:val="20"/>
                  <w:szCs w:val="20"/>
                </w:rPr>
                <w:t xml:space="preserve">net </w:t>
              </w:r>
            </w:ins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7BC78F4A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  <w:p w14:paraId="31D10C2F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(B504)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26E2E20D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ins w:id="9" w:author="Author">
              <w:r w:rsidR="00EE7175">
                <w:rPr>
                  <w:rFonts w:ascii="Times New Roman" w:hAnsi="Times New Roman" w:cs="Times New Roman"/>
                  <w:sz w:val="20"/>
                  <w:szCs w:val="20"/>
                </w:rPr>
                <w:t xml:space="preserve">net </w:t>
              </w:r>
            </w:ins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20084111" w:rsidR="00426F76" w:rsidRPr="00B330BC" w:rsidRDefault="00426F76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477790F6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10106C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(A102)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58B13E88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5D9DB26" w14:textId="0E2914D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  <w:p w14:paraId="11B8E66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9D0118A" w14:textId="77777777" w:rsidTr="00B330BC">
        <w:tc>
          <w:tcPr>
            <w:tcW w:w="1560" w:type="dxa"/>
          </w:tcPr>
          <w:p w14:paraId="453AFBA2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  <w:p w14:paraId="25611238" w14:textId="5911265D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04A1F9" w14:textId="61CA094F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04C69DB6" w14:textId="4759B6F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29CF0D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E6D451E" w14:textId="77777777" w:rsidTr="00B330BC">
        <w:tc>
          <w:tcPr>
            <w:tcW w:w="1560" w:type="dxa"/>
          </w:tcPr>
          <w:p w14:paraId="6E3DC621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  <w:p w14:paraId="7AA73269" w14:textId="57CCC0C0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B45EAC4" w14:textId="650B673B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460C464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B330BC">
        <w:tc>
          <w:tcPr>
            <w:tcW w:w="1560" w:type="dxa"/>
          </w:tcPr>
          <w:p w14:paraId="010172F5" w14:textId="77777777" w:rsidR="00C0773F" w:rsidRPr="00B330BC" w:rsidRDefault="007D7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  <w:p w14:paraId="3BD8FBD2" w14:textId="5FF1063B" w:rsidR="008D22ED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D102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E4188BD" w14:textId="3C88F514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3766E70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>unrestricted</w:t>
            </w:r>
            <w:del w:id="10" w:author="Author">
              <w:r w:rsidR="00410C89" w:rsidRPr="00B330BC" w:rsidDel="008546F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items. </w:t>
            </w:r>
          </w:p>
        </w:tc>
      </w:tr>
      <w:tr w:rsidR="00C917B4" w:rsidRPr="006132FB" w14:paraId="1C57B427" w14:textId="77777777" w:rsidTr="00B330BC">
        <w:tc>
          <w:tcPr>
            <w:tcW w:w="1560" w:type="dxa"/>
          </w:tcPr>
          <w:p w14:paraId="0A6E8AC7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  <w:p w14:paraId="0B91278B" w14:textId="01B972FA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AA6C208" w14:textId="427C913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616880A4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B330BC">
        <w:tc>
          <w:tcPr>
            <w:tcW w:w="1560" w:type="dxa"/>
          </w:tcPr>
          <w:p w14:paraId="6BA709B7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  <w:p w14:paraId="07A67887" w14:textId="011BF331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6A9822" w14:textId="284D4996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2FA133A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B330BC">
        <w:tc>
          <w:tcPr>
            <w:tcW w:w="1560" w:type="dxa"/>
          </w:tcPr>
          <w:p w14:paraId="3E135985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  <w:p w14:paraId="3F6F0644" w14:textId="56476303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1503253" w14:textId="0BAE3FA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1CA768E8" w14:textId="70B304F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D703C1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CD22D17" w14:textId="77777777" w:rsidTr="00B330BC">
        <w:tc>
          <w:tcPr>
            <w:tcW w:w="1560" w:type="dxa"/>
          </w:tcPr>
          <w:p w14:paraId="524C918D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  <w:p w14:paraId="57163100" w14:textId="1ED2A3B1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962A532" w14:textId="11DE920C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6056AB9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B330BC">
        <w:tc>
          <w:tcPr>
            <w:tcW w:w="1560" w:type="dxa"/>
          </w:tcPr>
          <w:p w14:paraId="66189156" w14:textId="77777777" w:rsidR="00C0773F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  <w:p w14:paraId="448E8E1B" w14:textId="78010183" w:rsidR="001D715A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D102A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BEE7FD8" w14:textId="59A3F9FF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4990E021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B330BC">
        <w:tc>
          <w:tcPr>
            <w:tcW w:w="1560" w:type="dxa"/>
          </w:tcPr>
          <w:p w14:paraId="6CF2E145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  <w:p w14:paraId="216B6256" w14:textId="55F32A7B" w:rsidR="001D715A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E102A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FA8544F" w14:textId="6CB18F04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B4196A4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B330BC">
        <w:tc>
          <w:tcPr>
            <w:tcW w:w="1560" w:type="dxa"/>
          </w:tcPr>
          <w:p w14:paraId="38343D79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  <w:p w14:paraId="47271F2D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E3E17B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2AEACC9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B330BC">
        <w:trPr>
          <w:trHeight w:val="916"/>
        </w:trPr>
        <w:tc>
          <w:tcPr>
            <w:tcW w:w="1560" w:type="dxa"/>
          </w:tcPr>
          <w:p w14:paraId="0B731496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  <w:p w14:paraId="58E97CE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069B5E3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4B3F30C" w14:textId="0CB6D51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7FF60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1A5B1485" w14:textId="77777777" w:rsidTr="00B330BC">
        <w:tc>
          <w:tcPr>
            <w:tcW w:w="1560" w:type="dxa"/>
          </w:tcPr>
          <w:p w14:paraId="0EE64005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  <w:p w14:paraId="3232AD8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D37BFE0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5D194A8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B330BC">
        <w:tc>
          <w:tcPr>
            <w:tcW w:w="1560" w:type="dxa"/>
          </w:tcPr>
          <w:p w14:paraId="332EE5A5" w14:textId="77777777" w:rsidR="00C0773F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  <w:p w14:paraId="3236047B" w14:textId="2E4C7329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45EAB121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B330BC">
        <w:tc>
          <w:tcPr>
            <w:tcW w:w="1560" w:type="dxa"/>
          </w:tcPr>
          <w:p w14:paraId="7669E8C2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  <w:p w14:paraId="5813523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845C5A5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6160A7F9" w:rsidR="003519E0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B330BC">
        <w:tc>
          <w:tcPr>
            <w:tcW w:w="1560" w:type="dxa"/>
          </w:tcPr>
          <w:p w14:paraId="3382A48F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  <w:p w14:paraId="35EFD51F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CFD190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5A1FDAB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B330BC">
        <w:tc>
          <w:tcPr>
            <w:tcW w:w="1560" w:type="dxa"/>
          </w:tcPr>
          <w:p w14:paraId="308ED13A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  <w:p w14:paraId="71FD6CD1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2448A75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6EC0FCE1" w14:textId="13173C4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CB2441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2A17C16" w14:textId="77777777" w:rsidTr="00B330BC">
        <w:trPr>
          <w:trHeight w:val="1156"/>
        </w:trPr>
        <w:tc>
          <w:tcPr>
            <w:tcW w:w="1560" w:type="dxa"/>
          </w:tcPr>
          <w:p w14:paraId="1C5385D3" w14:textId="77777777" w:rsidR="000E3691" w:rsidRPr="00B330BC" w:rsidRDefault="007E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  <w:p w14:paraId="4B41C179" w14:textId="77777777" w:rsidR="00EC6B3F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A82649" w14:textId="77777777" w:rsidR="00352645" w:rsidRPr="00B330BC" w:rsidRDefault="0035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7D6F814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B330BC">
        <w:tc>
          <w:tcPr>
            <w:tcW w:w="1560" w:type="dxa"/>
          </w:tcPr>
          <w:p w14:paraId="08220FAB" w14:textId="77777777" w:rsidR="00C0773F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  <w:p w14:paraId="60F666F6" w14:textId="39BF3757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77BAE76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B330BC">
        <w:tc>
          <w:tcPr>
            <w:tcW w:w="1560" w:type="dxa"/>
          </w:tcPr>
          <w:p w14:paraId="4DAE300E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  <w:p w14:paraId="2E7660AE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E67B3A7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CC373EA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B330BC">
        <w:tc>
          <w:tcPr>
            <w:tcW w:w="1560" w:type="dxa"/>
          </w:tcPr>
          <w:p w14:paraId="380BBFA2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  <w:p w14:paraId="35C38BB5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D38123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26AFBFE3" w14:textId="756E91DB" w:rsidR="0062510E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  <w:p w14:paraId="6E1ED2DB" w14:textId="5CE61A5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71850F" w14:textId="77777777" w:rsidTr="00B330BC">
        <w:tc>
          <w:tcPr>
            <w:tcW w:w="1560" w:type="dxa"/>
          </w:tcPr>
          <w:p w14:paraId="29AAE0B3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  <w:p w14:paraId="1B7AFB1C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80030F8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2E774026" w14:textId="77777777" w:rsidR="0062510E" w:rsidRPr="006132FB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  <w:p w14:paraId="76F5ABE1" w14:textId="028D4A0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F1F5DA" w14:textId="65BB5AB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09239EA" w14:textId="77777777" w:rsidTr="00B330BC">
        <w:tc>
          <w:tcPr>
            <w:tcW w:w="1560" w:type="dxa"/>
          </w:tcPr>
          <w:p w14:paraId="700A7A9F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  <w:p w14:paraId="5D0F0E6F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A9AF16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793117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4C48852" w14:textId="77777777" w:rsidR="00C0773F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  <w:p w14:paraId="1BC26196" w14:textId="6B6EA6B2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B3DAAA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75B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  <w:p w14:paraId="6C118760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7836C5A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3134DAA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68486C38" w:rsidR="00426F76" w:rsidRPr="00B330BC" w:rsidRDefault="00426F76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2221C4D2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  <w:p w14:paraId="04886E2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F69B0C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B330BC">
        <w:tc>
          <w:tcPr>
            <w:tcW w:w="1560" w:type="dxa"/>
          </w:tcPr>
          <w:p w14:paraId="5F93F7A4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  <w:p w14:paraId="4A903E39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AFDCE9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B330BC">
        <w:tc>
          <w:tcPr>
            <w:tcW w:w="1560" w:type="dxa"/>
          </w:tcPr>
          <w:p w14:paraId="327801FD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  <w:p w14:paraId="40F11762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C1AE796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B330BC">
        <w:tc>
          <w:tcPr>
            <w:tcW w:w="1560" w:type="dxa"/>
          </w:tcPr>
          <w:p w14:paraId="102BADC5" w14:textId="1E30589A" w:rsidR="00270208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D110</w:t>
            </w:r>
            <w:r w:rsidR="00C0773F"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3FC3CE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B330BC">
        <w:tc>
          <w:tcPr>
            <w:tcW w:w="1560" w:type="dxa"/>
          </w:tcPr>
          <w:p w14:paraId="2309BA51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  <w:p w14:paraId="473D6BE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F110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1326B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0A63B22D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B330BC">
        <w:tc>
          <w:tcPr>
            <w:tcW w:w="1560" w:type="dxa"/>
          </w:tcPr>
          <w:p w14:paraId="55BE8E93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  <w:p w14:paraId="0A708A0D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CD6BD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B330BC">
        <w:tc>
          <w:tcPr>
            <w:tcW w:w="1560" w:type="dxa"/>
          </w:tcPr>
          <w:p w14:paraId="65737AEB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  <w:p w14:paraId="1A3F7412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F54A332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B330BC">
        <w:trPr>
          <w:trHeight w:val="858"/>
        </w:trPr>
        <w:tc>
          <w:tcPr>
            <w:tcW w:w="1560" w:type="dxa"/>
          </w:tcPr>
          <w:p w14:paraId="7D7B43F1" w14:textId="77777777" w:rsidR="006332D6" w:rsidRPr="00B330BC" w:rsidRDefault="0006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  <w:p w14:paraId="4A8AD67B" w14:textId="2DB716A8" w:rsidR="00270208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B330BC">
        <w:tc>
          <w:tcPr>
            <w:tcW w:w="1560" w:type="dxa"/>
          </w:tcPr>
          <w:p w14:paraId="7969EF04" w14:textId="79584302" w:rsidR="00C0773F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14:paraId="4D91C49B" w14:textId="63ECE83F" w:rsidR="00270208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1296A21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B330BC">
        <w:tc>
          <w:tcPr>
            <w:tcW w:w="1560" w:type="dxa"/>
          </w:tcPr>
          <w:p w14:paraId="2219F6F6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  <w:p w14:paraId="592406F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F111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2C3C7F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5557653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B330BC">
        <w:tc>
          <w:tcPr>
            <w:tcW w:w="1560" w:type="dxa"/>
          </w:tcPr>
          <w:p w14:paraId="34E78EC5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  <w:p w14:paraId="325CF3E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305EB0A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193A2DF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B330BC">
        <w:tc>
          <w:tcPr>
            <w:tcW w:w="1560" w:type="dxa"/>
          </w:tcPr>
          <w:p w14:paraId="5FB47C50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  <w:p w14:paraId="2A11E47A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76E6E1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46A98FB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CEB0DF0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  <w:p w14:paraId="708292F1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4C10D3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4E8A192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0D7B" w14:textId="277571CC" w:rsidR="00C0773F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  <w:p w14:paraId="1F313C00" w14:textId="22F3A73D" w:rsidR="00270208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0DBB130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01AA34F9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  <w:p w14:paraId="79BEEE73" w14:textId="77777777" w:rsidR="00F31A57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31A57" w:rsidRPr="00B330BC">
              <w:rPr>
                <w:rFonts w:ascii="Times New Roman" w:hAnsi="Times New Roman" w:cs="Times New Roman"/>
                <w:sz w:val="20"/>
                <w:szCs w:val="20"/>
              </w:rPr>
              <w:t>F112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CCEA23F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1EB9E362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B330BC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B33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786D0A" w:rsidRDefault="00786D0A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786D0A" w:rsidRDefault="00786D0A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786D0A" w:rsidRDefault="00786D0A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786D0A" w:rsidRDefault="00786D0A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E39F9"/>
    <w:rsid w:val="006F3438"/>
    <w:rsid w:val="00754E8F"/>
    <w:rsid w:val="0077073E"/>
    <w:rsid w:val="00786D0A"/>
    <w:rsid w:val="00796C90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546F3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C299E"/>
    <w:rsid w:val="00AD6753"/>
    <w:rsid w:val="00B0623B"/>
    <w:rsid w:val="00B23394"/>
    <w:rsid w:val="00B25847"/>
    <w:rsid w:val="00B31BE4"/>
    <w:rsid w:val="00B330BC"/>
    <w:rsid w:val="00B7430A"/>
    <w:rsid w:val="00B85472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E135EE"/>
    <w:rsid w:val="00E278DB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EE7175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9F777-866D-4995-A725-7E0E2A2D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5642</Words>
  <Characters>32161</Characters>
  <Application>Microsoft Office Word</Application>
  <DocSecurity>0</DocSecurity>
  <Lines>268</Lines>
  <Paragraphs>75</Paragraphs>
  <ScaleCrop>false</ScaleCrop>
  <Company/>
  <LinksUpToDate>false</LinksUpToDate>
  <CharactersWithSpaces>37728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2015-07-02T21:05:00Z</dcterms:created>
  <dcterms:modified xsi:type="dcterms:W3CDTF">2015-07-02T21:05:00Z</dcterms:modified>
</cp:coreProperties>
</file>